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6DDDBC39"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CC15D1">
        <w:rPr>
          <w:sz w:val="24"/>
          <w:szCs w:val="24"/>
        </w:rPr>
        <w:t xml:space="preserve"> 23-G004-25</w:t>
      </w:r>
      <w:r w:rsidR="00993409" w:rsidRPr="00DF2302">
        <w:rPr>
          <w:sz w:val="24"/>
          <w:szCs w:val="24"/>
        </w:rPr>
        <w:tab/>
      </w:r>
      <w:bookmarkEnd w:id="1"/>
      <w:bookmarkEnd w:id="2"/>
      <w:bookmarkEnd w:id="3"/>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 xml:space="preserve">&lt;It should be decided in advance </w:t>
      </w:r>
      <w:proofErr w:type="gramStart"/>
      <w:r w:rsidRPr="00DF2302">
        <w:rPr>
          <w:rFonts w:ascii="Calibri" w:hAnsi="Calibri" w:cs="Calibri"/>
          <w:i/>
          <w:iCs/>
          <w:highlight w:val="yellow"/>
          <w:lang w:val="en-GB"/>
        </w:rPr>
        <w:t>whether or not</w:t>
      </w:r>
      <w:proofErr w:type="gramEnd"/>
      <w:r w:rsidRPr="00DF2302">
        <w:rPr>
          <w:rFonts w:ascii="Calibri" w:hAnsi="Calibri" w:cs="Calibri"/>
          <w:i/>
          <w:iCs/>
          <w:highlight w:val="yellow"/>
          <w:lang w:val="en-GB"/>
        </w:rPr>
        <w:t xml:space="preserve"> the budget should be disclosed&gt;</w:t>
      </w:r>
    </w:p>
    <w:p w14:paraId="131A5BF8" w14:textId="73E90CC3"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C550B3">
        <w:rPr>
          <w:rFonts w:ascii="Calibri" w:hAnsi="Calibri" w:cs="Calibri"/>
          <w:highlight w:val="yellow"/>
          <w:lang w:val="en-GB"/>
        </w:rPr>
        <w:t>AU</w:t>
      </w:r>
      <w:r w:rsidRPr="00C550B3">
        <w:rPr>
          <w:rFonts w:ascii="Calibri" w:hAnsi="Calibri" w:cs="Calibri"/>
          <w:highlight w:val="yellow"/>
          <w:lang w:val="en-GB"/>
        </w:rPr>
        <w:t>$</w:t>
      </w:r>
      <w:r w:rsidR="00C550B3" w:rsidRPr="00C550B3">
        <w:rPr>
          <w:rFonts w:ascii="Calibri" w:hAnsi="Calibri" w:cs="Calibri"/>
          <w:highlight w:val="yellow"/>
          <w:lang w:val="en-GB"/>
        </w:rPr>
        <w:t>259,915.50</w:t>
      </w:r>
      <w:r w:rsidRPr="00DF2302">
        <w:rPr>
          <w:rFonts w:ascii="Calibri" w:hAnsi="Calibri" w:cs="Calibri"/>
          <w:lang w:val="en-GB"/>
        </w:rPr>
        <w:t xml:space="preserve">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7E69E7" w:rsidRPr="00DF2302" w14:paraId="053B03DF" w14:textId="77777777" w:rsidTr="006E17EC">
        <w:trPr>
          <w:cantSplit/>
          <w:tblHeader/>
        </w:trPr>
        <w:tc>
          <w:tcPr>
            <w:tcW w:w="2430" w:type="dxa"/>
            <w:vAlign w:val="center"/>
          </w:tcPr>
          <w:p w14:paraId="5B4EEC3C" w14:textId="461BD486" w:rsidR="007E69E7" w:rsidRPr="007E69E7" w:rsidRDefault="007E69E7" w:rsidP="007E69E7">
            <w:pPr>
              <w:pStyle w:val="TableContents"/>
              <w:rPr>
                <w:rFonts w:asciiTheme="minorHAnsi" w:hAnsiTheme="minorHAnsi"/>
                <w:sz w:val="22"/>
                <w:szCs w:val="22"/>
                <w:highlight w:val="yellow"/>
                <w:lang w:eastAsia="en-US"/>
              </w:rPr>
            </w:pPr>
            <w:r w:rsidRPr="007E69E7">
              <w:rPr>
                <w:rFonts w:asciiTheme="minorHAnsi" w:hAnsiTheme="minorHAnsi"/>
                <w:sz w:val="22"/>
                <w:szCs w:val="22"/>
                <w:highlight w:val="yellow"/>
                <w:lang w:eastAsia="en-US"/>
              </w:rPr>
              <w:t>Firm/consortium’s experience and reputation with similar supply of Goods</w:t>
            </w:r>
          </w:p>
        </w:tc>
        <w:tc>
          <w:tcPr>
            <w:tcW w:w="5367" w:type="dxa"/>
          </w:tcPr>
          <w:p w14:paraId="5F83190B" w14:textId="77777777" w:rsidR="007E69E7" w:rsidRDefault="007E69E7" w:rsidP="00A657B9">
            <w:pPr>
              <w:pStyle w:val="TableContents"/>
              <w:numPr>
                <w:ilvl w:val="0"/>
                <w:numId w:val="3"/>
              </w:numPr>
              <w:rPr>
                <w:rFonts w:asciiTheme="minorHAnsi" w:hAnsiTheme="minorHAnsi"/>
                <w:sz w:val="22"/>
                <w:szCs w:val="22"/>
                <w:highlight w:val="yellow"/>
              </w:rPr>
            </w:pPr>
            <w:r w:rsidRPr="00A657B9">
              <w:rPr>
                <w:rFonts w:asciiTheme="minorHAnsi" w:hAnsiTheme="minorHAnsi"/>
                <w:sz w:val="22"/>
                <w:szCs w:val="22"/>
                <w:highlight w:val="yellow"/>
              </w:rPr>
              <w:t>2 references to be provided</w:t>
            </w:r>
          </w:p>
          <w:p w14:paraId="3ADDF29E" w14:textId="11F72D1F" w:rsidR="00CC15D1" w:rsidRPr="00A657B9" w:rsidRDefault="00CC15D1" w:rsidP="00CC15D1">
            <w:pPr>
              <w:pStyle w:val="TableContents"/>
              <w:ind w:left="360"/>
              <w:rPr>
                <w:rFonts w:asciiTheme="minorHAnsi" w:hAnsiTheme="minorHAnsi"/>
                <w:sz w:val="22"/>
                <w:szCs w:val="22"/>
                <w:highlight w:val="yellow"/>
              </w:rPr>
            </w:pPr>
          </w:p>
        </w:tc>
        <w:tc>
          <w:tcPr>
            <w:tcW w:w="1360" w:type="dxa"/>
            <w:vAlign w:val="center"/>
          </w:tcPr>
          <w:p w14:paraId="6FB170A3" w14:textId="62660F7B" w:rsidR="007E69E7" w:rsidRPr="007E69E7" w:rsidRDefault="00CC15D1" w:rsidP="007E69E7">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7E69E7" w:rsidRPr="00DF2302" w14:paraId="613F68D6" w14:textId="77777777" w:rsidTr="006E17EC">
        <w:trPr>
          <w:cantSplit/>
          <w:tblHeader/>
        </w:trPr>
        <w:tc>
          <w:tcPr>
            <w:tcW w:w="2430" w:type="dxa"/>
            <w:vAlign w:val="center"/>
          </w:tcPr>
          <w:p w14:paraId="44102FCB" w14:textId="6467EB72" w:rsidR="007E69E7" w:rsidRPr="007E69E7" w:rsidRDefault="007E69E7" w:rsidP="007E69E7">
            <w:pPr>
              <w:pStyle w:val="TableContents"/>
              <w:rPr>
                <w:rFonts w:asciiTheme="minorHAnsi" w:hAnsiTheme="minorHAnsi"/>
                <w:sz w:val="22"/>
                <w:szCs w:val="22"/>
                <w:highlight w:val="yellow"/>
                <w:lang w:eastAsia="en-US"/>
              </w:rPr>
            </w:pPr>
            <w:r w:rsidRPr="007E69E7">
              <w:rPr>
                <w:rFonts w:asciiTheme="minorHAnsi" w:hAnsiTheme="minorHAnsi"/>
                <w:sz w:val="22"/>
                <w:szCs w:val="22"/>
                <w:highlight w:val="yellow"/>
                <w:lang w:eastAsia="en-US"/>
              </w:rPr>
              <w:t>Delivery time</w:t>
            </w:r>
            <w:r w:rsidR="00A657B9">
              <w:rPr>
                <w:rFonts w:asciiTheme="minorHAnsi" w:hAnsiTheme="minorHAnsi"/>
                <w:sz w:val="22"/>
                <w:szCs w:val="22"/>
                <w:highlight w:val="yellow"/>
                <w:lang w:eastAsia="en-US"/>
              </w:rPr>
              <w:t xml:space="preserve"> </w:t>
            </w:r>
          </w:p>
        </w:tc>
        <w:tc>
          <w:tcPr>
            <w:tcW w:w="5367" w:type="dxa"/>
          </w:tcPr>
          <w:p w14:paraId="3077D2D0" w14:textId="72FA24DE" w:rsidR="007E69E7" w:rsidRDefault="007E69E7" w:rsidP="007E69E7">
            <w:pPr>
              <w:pStyle w:val="TableContents"/>
              <w:numPr>
                <w:ilvl w:val="0"/>
                <w:numId w:val="4"/>
              </w:numPr>
              <w:rPr>
                <w:rFonts w:asciiTheme="minorHAnsi" w:hAnsiTheme="minorHAnsi"/>
                <w:sz w:val="22"/>
                <w:szCs w:val="22"/>
                <w:highlight w:val="yellow"/>
              </w:rPr>
            </w:pPr>
            <w:r w:rsidRPr="007E69E7">
              <w:rPr>
                <w:rFonts w:asciiTheme="minorHAnsi" w:hAnsiTheme="minorHAnsi"/>
                <w:sz w:val="22"/>
                <w:szCs w:val="22"/>
                <w:highlight w:val="yellow"/>
              </w:rPr>
              <w:t>Period for goods to be available in Tarawa to be specified</w:t>
            </w:r>
            <w:r w:rsidR="00CC15D1">
              <w:rPr>
                <w:rFonts w:asciiTheme="minorHAnsi" w:hAnsiTheme="minorHAnsi"/>
                <w:sz w:val="22"/>
                <w:szCs w:val="22"/>
                <w:highlight w:val="yellow"/>
              </w:rPr>
              <w:t>, if not available in stock, delivery schedule must be provided and detailed.</w:t>
            </w:r>
          </w:p>
          <w:p w14:paraId="4BA71FA2" w14:textId="6B6385EC" w:rsidR="00A657B9" w:rsidRPr="007E69E7" w:rsidRDefault="00A657B9" w:rsidP="00CC15D1">
            <w:pPr>
              <w:pStyle w:val="TableContents"/>
              <w:ind w:left="720"/>
              <w:rPr>
                <w:rFonts w:asciiTheme="minorHAnsi" w:hAnsiTheme="minorHAnsi"/>
                <w:sz w:val="22"/>
                <w:szCs w:val="22"/>
                <w:highlight w:val="yellow"/>
              </w:rPr>
            </w:pPr>
          </w:p>
        </w:tc>
        <w:tc>
          <w:tcPr>
            <w:tcW w:w="1360" w:type="dxa"/>
            <w:vAlign w:val="center"/>
          </w:tcPr>
          <w:p w14:paraId="657554B4" w14:textId="25681377" w:rsidR="007E69E7" w:rsidRPr="007E69E7" w:rsidRDefault="00CC15D1" w:rsidP="007E69E7">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w:t>
            </w:r>
            <w:r w:rsidR="00A657B9">
              <w:rPr>
                <w:rFonts w:asciiTheme="minorHAnsi" w:hAnsiTheme="minorHAnsi"/>
                <w:sz w:val="22"/>
                <w:szCs w:val="22"/>
                <w:highlight w:val="yellow"/>
                <w:lang w:eastAsia="en-US"/>
              </w:rPr>
              <w:t>0</w:t>
            </w:r>
          </w:p>
        </w:tc>
      </w:tr>
      <w:tr w:rsidR="007E69E7" w:rsidRPr="00DF2302" w14:paraId="7395E14D" w14:textId="77777777" w:rsidTr="006E17EC">
        <w:trPr>
          <w:cantSplit/>
          <w:tblHeader/>
        </w:trPr>
        <w:tc>
          <w:tcPr>
            <w:tcW w:w="2430" w:type="dxa"/>
            <w:vAlign w:val="center"/>
          </w:tcPr>
          <w:p w14:paraId="58A5C5B6" w14:textId="11E946B8" w:rsidR="007E69E7" w:rsidRPr="007E69E7" w:rsidRDefault="00A657B9" w:rsidP="007E69E7">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Specification, license, warranty</w:t>
            </w:r>
          </w:p>
        </w:tc>
        <w:tc>
          <w:tcPr>
            <w:tcW w:w="5367" w:type="dxa"/>
          </w:tcPr>
          <w:p w14:paraId="01086C9B" w14:textId="2DEDA75E" w:rsidR="00A657B9" w:rsidRDefault="00A657B9" w:rsidP="007E69E7">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 xml:space="preserve">Specification of the </w:t>
            </w:r>
            <w:r w:rsidR="00FD58DC">
              <w:rPr>
                <w:rFonts w:asciiTheme="minorHAnsi" w:hAnsiTheme="minorHAnsi"/>
                <w:sz w:val="22"/>
                <w:szCs w:val="22"/>
                <w:highlight w:val="yellow"/>
              </w:rPr>
              <w:t xml:space="preserve">security equipment </w:t>
            </w:r>
            <w:r>
              <w:rPr>
                <w:rFonts w:asciiTheme="minorHAnsi" w:hAnsiTheme="minorHAnsi"/>
                <w:sz w:val="22"/>
                <w:szCs w:val="22"/>
                <w:highlight w:val="yellow"/>
              </w:rPr>
              <w:t>should be provided</w:t>
            </w:r>
          </w:p>
          <w:p w14:paraId="23A8F695" w14:textId="56D18916" w:rsidR="00A657B9" w:rsidRPr="007E69E7" w:rsidRDefault="00A657B9" w:rsidP="007E69E7">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Warranty should be provided and shown in the tender document</w:t>
            </w:r>
          </w:p>
        </w:tc>
        <w:tc>
          <w:tcPr>
            <w:tcW w:w="1360" w:type="dxa"/>
            <w:vAlign w:val="center"/>
          </w:tcPr>
          <w:p w14:paraId="240875A4" w14:textId="4103A9A9" w:rsidR="007E69E7" w:rsidRPr="007E69E7" w:rsidRDefault="00CC15D1" w:rsidP="007E69E7">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40</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88E7B" w14:textId="77777777" w:rsidR="005615B4" w:rsidRDefault="005615B4">
      <w:r>
        <w:separator/>
      </w:r>
    </w:p>
  </w:endnote>
  <w:endnote w:type="continuationSeparator" w:id="0">
    <w:p w14:paraId="60AAFF6B" w14:textId="77777777" w:rsidR="005615B4" w:rsidRDefault="00561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45FE9803" w:rsidR="00D15CF2" w:rsidRDefault="004878F3" w:rsidP="004878F3">
    <w:pPr>
      <w:pStyle w:val="Footer"/>
    </w:pPr>
    <w:r>
      <w:fldChar w:fldCharType="begin"/>
    </w:r>
    <w:r>
      <w:instrText xml:space="preserve"> DATE \@ "yyyy-MM-dd" </w:instrText>
    </w:r>
    <w:r>
      <w:fldChar w:fldCharType="separate"/>
    </w:r>
    <w:r w:rsidR="00CC15D1">
      <w:rPr>
        <w:noProof/>
      </w:rPr>
      <w:t>2025-11-25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6D5FA" w14:textId="77777777" w:rsidR="005615B4" w:rsidRDefault="005615B4">
      <w:r>
        <w:separator/>
      </w:r>
    </w:p>
  </w:footnote>
  <w:footnote w:type="continuationSeparator" w:id="0">
    <w:p w14:paraId="58C78F09" w14:textId="77777777" w:rsidR="005615B4" w:rsidRDefault="00561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7EFF9979"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920627044">
    <w:abstractNumId w:val="2"/>
  </w:num>
  <w:num w:numId="2" w16cid:durableId="1004283087">
    <w:abstractNumId w:val="7"/>
  </w:num>
  <w:num w:numId="3" w16cid:durableId="859004419">
    <w:abstractNumId w:val="6"/>
  </w:num>
  <w:num w:numId="4" w16cid:durableId="865599679">
    <w:abstractNumId w:val="5"/>
  </w:num>
  <w:num w:numId="5" w16cid:durableId="2068676459">
    <w:abstractNumId w:val="0"/>
  </w:num>
  <w:num w:numId="6" w16cid:durableId="228881247">
    <w:abstractNumId w:val="4"/>
  </w:num>
  <w:num w:numId="7" w16cid:durableId="720128843">
    <w:abstractNumId w:val="1"/>
  </w:num>
  <w:num w:numId="8" w16cid:durableId="345521423">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C9E"/>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220D"/>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20B"/>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28C1"/>
    <w:rsid w:val="001535CA"/>
    <w:rsid w:val="00154C8B"/>
    <w:rsid w:val="00155772"/>
    <w:rsid w:val="00156024"/>
    <w:rsid w:val="0015629F"/>
    <w:rsid w:val="00157281"/>
    <w:rsid w:val="001575F7"/>
    <w:rsid w:val="00160266"/>
    <w:rsid w:val="00161178"/>
    <w:rsid w:val="00161AD2"/>
    <w:rsid w:val="00162007"/>
    <w:rsid w:val="00162946"/>
    <w:rsid w:val="001662EF"/>
    <w:rsid w:val="001707B8"/>
    <w:rsid w:val="00171720"/>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A1C7B"/>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193"/>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0FB"/>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323"/>
    <w:rsid w:val="0038683A"/>
    <w:rsid w:val="00387A05"/>
    <w:rsid w:val="00390706"/>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508"/>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57795"/>
    <w:rsid w:val="00560CF2"/>
    <w:rsid w:val="0056101E"/>
    <w:rsid w:val="005615B4"/>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87325"/>
    <w:rsid w:val="00591E08"/>
    <w:rsid w:val="00592F97"/>
    <w:rsid w:val="0059395A"/>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3AF"/>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7B1"/>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2801"/>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6C93"/>
    <w:rsid w:val="007D7AF7"/>
    <w:rsid w:val="007E0244"/>
    <w:rsid w:val="007E0FBE"/>
    <w:rsid w:val="007E2C32"/>
    <w:rsid w:val="007E3D18"/>
    <w:rsid w:val="007E4289"/>
    <w:rsid w:val="007E55B3"/>
    <w:rsid w:val="007E675A"/>
    <w:rsid w:val="007E69E7"/>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6F9"/>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629"/>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17B6"/>
    <w:rsid w:val="0094214B"/>
    <w:rsid w:val="00945767"/>
    <w:rsid w:val="0094678C"/>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657B9"/>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2D29"/>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D7D3E"/>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3270"/>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0B4D"/>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50B3"/>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15D1"/>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54A"/>
    <w:rsid w:val="00DC362B"/>
    <w:rsid w:val="00DC4992"/>
    <w:rsid w:val="00DC4CA3"/>
    <w:rsid w:val="00DC4DF7"/>
    <w:rsid w:val="00DC6B1B"/>
    <w:rsid w:val="00DC6DEE"/>
    <w:rsid w:val="00DD1099"/>
    <w:rsid w:val="00DD15BF"/>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58DC"/>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B095D0-BEB2-4F16-A613-F2B8ACB76D1B}">
  <ds:schemaRefs>
    <ds:schemaRef ds:uri="http://schemas.openxmlformats.org/officeDocument/2006/bibliography"/>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30</TotalTime>
  <Pages>4</Pages>
  <Words>785</Words>
  <Characters>4480</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5255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10</cp:revision>
  <cp:lastPrinted>2016-10-18T02:57:00Z</cp:lastPrinted>
  <dcterms:created xsi:type="dcterms:W3CDTF">2024-12-09T04:34:00Z</dcterms:created>
  <dcterms:modified xsi:type="dcterms:W3CDTF">2025-11-25T02:42:00Z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